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4AC80" w14:textId="77777777" w:rsidR="00AB5681" w:rsidRDefault="00AB5681" w:rsidP="005D0AAF">
      <w:pPr>
        <w:rPr>
          <w:rFonts w:ascii="Arial" w:hAnsi="Arial" w:cs="Arial"/>
          <w:b/>
          <w:sz w:val="20"/>
          <w:szCs w:val="20"/>
        </w:rPr>
      </w:pPr>
      <w:bookmarkStart w:id="0" w:name="_Hlk211946954"/>
      <w:bookmarkStart w:id="1" w:name="_Hlk211946955"/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70DC71AA" wp14:editId="54016C96">
            <wp:extent cx="5760720" cy="571311"/>
            <wp:effectExtent l="1905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3E04857A" w14:textId="77777777" w:rsidR="006D20EC" w:rsidRDefault="006D20EC" w:rsidP="005D0AAF">
      <w:pPr>
        <w:rPr>
          <w:rFonts w:ascii="Arial" w:hAnsi="Arial" w:cs="Arial"/>
          <w:b/>
          <w:sz w:val="20"/>
          <w:szCs w:val="20"/>
        </w:rPr>
      </w:pPr>
    </w:p>
    <w:p w14:paraId="530AAE60" w14:textId="01F563DB" w:rsidR="005D0AAF" w:rsidRPr="00442775" w:rsidRDefault="00C6634C" w:rsidP="005D0AAF">
      <w:pPr>
        <w:rPr>
          <w:rFonts w:ascii="Arial" w:hAnsi="Arial" w:cs="Arial"/>
          <w:b/>
          <w:sz w:val="20"/>
          <w:szCs w:val="20"/>
        </w:rPr>
      </w:pPr>
      <w:r w:rsidRPr="00C6634C">
        <w:rPr>
          <w:rFonts w:ascii="Arial" w:hAnsi="Arial" w:cs="Arial"/>
          <w:b/>
          <w:sz w:val="20"/>
          <w:szCs w:val="20"/>
        </w:rPr>
        <w:t>SPZOZ/ZP/382/2</w:t>
      </w:r>
      <w:r w:rsidR="006D20EC">
        <w:rPr>
          <w:rFonts w:ascii="Arial" w:hAnsi="Arial" w:cs="Arial"/>
          <w:b/>
          <w:sz w:val="20"/>
          <w:szCs w:val="20"/>
        </w:rPr>
        <w:t>3</w:t>
      </w:r>
      <w:r w:rsidRPr="00C6634C">
        <w:rPr>
          <w:rFonts w:ascii="Arial" w:hAnsi="Arial" w:cs="Arial"/>
          <w:b/>
          <w:sz w:val="20"/>
          <w:szCs w:val="20"/>
        </w:rPr>
        <w:t>/2025</w:t>
      </w:r>
      <w:r w:rsidR="00507E59">
        <w:rPr>
          <w:rFonts w:ascii="Arial" w:hAnsi="Arial" w:cs="Arial"/>
          <w:b/>
          <w:sz w:val="20"/>
          <w:szCs w:val="20"/>
        </w:rPr>
        <w:tab/>
      </w:r>
      <w:r w:rsidR="00507E59">
        <w:rPr>
          <w:rFonts w:ascii="Arial" w:hAnsi="Arial" w:cs="Arial"/>
          <w:b/>
          <w:sz w:val="20"/>
          <w:szCs w:val="20"/>
        </w:rPr>
        <w:tab/>
      </w:r>
      <w:r w:rsidR="00507E59">
        <w:rPr>
          <w:rFonts w:ascii="Arial" w:hAnsi="Arial" w:cs="Arial"/>
          <w:b/>
          <w:sz w:val="20"/>
          <w:szCs w:val="20"/>
        </w:rPr>
        <w:tab/>
      </w:r>
      <w:r w:rsidR="00507E59">
        <w:rPr>
          <w:rFonts w:ascii="Arial" w:hAnsi="Arial" w:cs="Arial"/>
          <w:b/>
          <w:sz w:val="20"/>
          <w:szCs w:val="20"/>
        </w:rPr>
        <w:tab/>
      </w:r>
      <w:r w:rsidR="00507E59">
        <w:rPr>
          <w:rFonts w:ascii="Arial" w:hAnsi="Arial" w:cs="Arial"/>
          <w:b/>
          <w:sz w:val="20"/>
          <w:szCs w:val="20"/>
        </w:rPr>
        <w:tab/>
      </w:r>
      <w:r w:rsidR="00507E59"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B7573D">
        <w:rPr>
          <w:rFonts w:ascii="Arial" w:hAnsi="Arial" w:cs="Arial"/>
          <w:b/>
          <w:sz w:val="20"/>
          <w:szCs w:val="20"/>
        </w:rPr>
        <w:t>10</w:t>
      </w:r>
      <w:r w:rsidR="005D0AAF" w:rsidRPr="00442775">
        <w:rPr>
          <w:rFonts w:ascii="Arial" w:hAnsi="Arial" w:cs="Arial"/>
          <w:b/>
          <w:sz w:val="20"/>
          <w:szCs w:val="20"/>
        </w:rPr>
        <w:t xml:space="preserve"> do SWZ</w:t>
      </w:r>
    </w:p>
    <w:p w14:paraId="5BD07DCD" w14:textId="77777777" w:rsidR="005D0AAF" w:rsidRPr="00442775" w:rsidRDefault="005D0AAF" w:rsidP="005D0AAF">
      <w:pPr>
        <w:rPr>
          <w:rFonts w:ascii="Arial" w:hAnsi="Arial" w:cs="Arial"/>
          <w:b/>
          <w:sz w:val="20"/>
          <w:szCs w:val="20"/>
        </w:rPr>
      </w:pPr>
    </w:p>
    <w:p w14:paraId="68771503" w14:textId="77777777" w:rsidR="005D0AAF" w:rsidRPr="00442775" w:rsidRDefault="005D0AAF" w:rsidP="005D0AAF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…………………………………….</w:t>
      </w:r>
    </w:p>
    <w:p w14:paraId="3B6DF160" w14:textId="77777777" w:rsidR="005D0AAF" w:rsidRPr="00442775" w:rsidRDefault="005D0AAF" w:rsidP="005D0AAF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(miejscowość, data)</w:t>
      </w:r>
    </w:p>
    <w:p w14:paraId="03D1CF30" w14:textId="77777777" w:rsidR="005D0AAF" w:rsidRPr="00442775" w:rsidRDefault="005D0AAF" w:rsidP="005D0AAF">
      <w:pPr>
        <w:pStyle w:val="Bezodstpw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………………………………..</w:t>
      </w:r>
    </w:p>
    <w:p w14:paraId="230619B7" w14:textId="77777777" w:rsidR="005D0AAF" w:rsidRPr="00442775" w:rsidRDefault="005D0AAF" w:rsidP="005D0AAF">
      <w:pPr>
        <w:pStyle w:val="Bezodstpw"/>
        <w:rPr>
          <w:rFonts w:ascii="Arial" w:hAnsi="Arial" w:cs="Arial"/>
          <w:sz w:val="20"/>
          <w:szCs w:val="20"/>
        </w:rPr>
      </w:pPr>
      <w:r w:rsidRPr="00442775">
        <w:rPr>
          <w:rFonts w:ascii="Arial" w:hAnsi="Arial" w:cs="Arial"/>
          <w:sz w:val="20"/>
          <w:szCs w:val="20"/>
        </w:rPr>
        <w:t>(nazwa i adres wykonawcy)</w:t>
      </w:r>
    </w:p>
    <w:p w14:paraId="3C153A94" w14:textId="77777777" w:rsidR="005D0AAF" w:rsidRPr="00442775" w:rsidRDefault="005D0AAF" w:rsidP="005D0AAF">
      <w:pPr>
        <w:rPr>
          <w:rFonts w:ascii="Arial" w:hAnsi="Arial" w:cs="Arial"/>
          <w:b/>
          <w:sz w:val="20"/>
          <w:szCs w:val="20"/>
        </w:rPr>
      </w:pPr>
    </w:p>
    <w:p w14:paraId="157502FB" w14:textId="43A732D2" w:rsidR="000D6715" w:rsidRPr="000D6715" w:rsidRDefault="005D0AAF" w:rsidP="000D671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snapToGrid w:val="0"/>
          <w:sz w:val="20"/>
          <w:szCs w:val="20"/>
          <w:lang w:val="it-IT" w:eastAsia="it-IT"/>
        </w:rPr>
      </w:pPr>
      <w:r w:rsidRPr="000D6715">
        <w:rPr>
          <w:rFonts w:ascii="Arial" w:hAnsi="Arial" w:cs="Arial"/>
          <w:b/>
          <w:sz w:val="20"/>
          <w:szCs w:val="20"/>
        </w:rPr>
        <w:t xml:space="preserve">Dotyczy: postępowania o udzielenie zamówienia publicznego </w:t>
      </w:r>
      <w:r w:rsidR="000D6715" w:rsidRPr="000D6715">
        <w:rPr>
          <w:rFonts w:ascii="Arial" w:hAnsi="Arial" w:cs="Arial"/>
          <w:b/>
          <w:sz w:val="20"/>
          <w:szCs w:val="20"/>
        </w:rPr>
        <w:t xml:space="preserve">pn.: </w:t>
      </w:r>
      <w:r w:rsidR="000D6715" w:rsidRPr="000D6715">
        <w:rPr>
          <w:rFonts w:ascii="Arial" w:eastAsia="Calibri" w:hAnsi="Arial" w:cs="Arial"/>
          <w:b/>
          <w:bCs/>
          <w:snapToGrid w:val="0"/>
          <w:sz w:val="20"/>
          <w:szCs w:val="20"/>
          <w:lang w:val="it-IT" w:eastAsia="it-IT"/>
        </w:rPr>
        <w:t>„</w:t>
      </w:r>
      <w:r w:rsidR="006D20EC">
        <w:rPr>
          <w:rFonts w:ascii="Arial" w:eastAsia="Calibri" w:hAnsi="Arial" w:cs="Arial"/>
          <w:b/>
          <w:bCs/>
          <w:snapToGrid w:val="0"/>
          <w:sz w:val="20"/>
          <w:szCs w:val="20"/>
          <w:lang w:val="it-IT" w:eastAsia="it-IT"/>
        </w:rPr>
        <w:t xml:space="preserve">Transformacja cyfrowa </w:t>
      </w:r>
      <w:ins w:id="2" w:author="Estera Urbaniak" w:date="2025-12-22T10:51:00Z" w16du:dateUtc="2025-12-22T09:51:00Z">
        <w:r w:rsidR="006D20EC">
          <w:rPr>
            <w:rFonts w:ascii="Arial" w:eastAsia="Calibri" w:hAnsi="Arial" w:cs="Arial"/>
            <w:b/>
            <w:bCs/>
            <w:snapToGrid w:val="0"/>
            <w:sz w:val="20"/>
            <w:szCs w:val="20"/>
            <w:lang w:val="it-IT" w:eastAsia="it-IT"/>
          </w:rPr>
          <w:t xml:space="preserve">      </w:t>
        </w:r>
      </w:ins>
      <w:r w:rsidR="006D20EC">
        <w:rPr>
          <w:rFonts w:ascii="Arial" w:eastAsia="Calibri" w:hAnsi="Arial" w:cs="Arial"/>
          <w:b/>
          <w:bCs/>
          <w:snapToGrid w:val="0"/>
          <w:sz w:val="20"/>
          <w:szCs w:val="20"/>
          <w:lang w:val="it-IT" w:eastAsia="it-IT"/>
        </w:rPr>
        <w:t xml:space="preserve">w SP ZOZ w Słupcy poprzez dalszy rozwój usług cyfrowych. </w:t>
      </w:r>
      <w:r w:rsidR="00C6634C" w:rsidRPr="00C6634C">
        <w:rPr>
          <w:rFonts w:ascii="Arial" w:eastAsia="Calibri" w:hAnsi="Arial" w:cs="Arial"/>
          <w:b/>
          <w:bCs/>
          <w:snapToGrid w:val="0"/>
          <w:sz w:val="20"/>
          <w:szCs w:val="20"/>
          <w:lang w:val="it-IT" w:eastAsia="it-IT"/>
        </w:rPr>
        <w:t xml:space="preserve">Usprawnienie funkcjonowania </w:t>
      </w:r>
      <w:ins w:id="3" w:author="Estera Urbaniak" w:date="2025-12-22T10:51:00Z" w16du:dateUtc="2025-12-22T09:51:00Z">
        <w:r w:rsidR="006D20EC">
          <w:rPr>
            <w:rFonts w:ascii="Arial" w:eastAsia="Calibri" w:hAnsi="Arial" w:cs="Arial"/>
            <w:b/>
            <w:bCs/>
            <w:snapToGrid w:val="0"/>
            <w:sz w:val="20"/>
            <w:szCs w:val="20"/>
            <w:lang w:val="it-IT" w:eastAsia="it-IT"/>
          </w:rPr>
          <w:t xml:space="preserve">       </w:t>
        </w:r>
      </w:ins>
      <w:r w:rsidR="00C6634C" w:rsidRPr="00C6634C">
        <w:rPr>
          <w:rFonts w:ascii="Arial" w:eastAsia="Calibri" w:hAnsi="Arial" w:cs="Arial"/>
          <w:b/>
          <w:bCs/>
          <w:snapToGrid w:val="0"/>
          <w:sz w:val="20"/>
          <w:szCs w:val="20"/>
          <w:lang w:val="it-IT" w:eastAsia="it-IT"/>
        </w:rPr>
        <w:t>i poprawa jakości opieki medycznej w Samodzielnym Publicznym Zakładzie Opieki Zdrowotnej w Słupcy poprzez transformację cyfrową systemów informatycznych, zakup sprzętu informatycznego oraz wdrożenie rozwiązań w zakresie cyberbezpieczeństwa</w:t>
      </w:r>
      <w:r w:rsidR="000D6715" w:rsidRPr="000D6715">
        <w:rPr>
          <w:rFonts w:ascii="Arial" w:eastAsia="Calibri" w:hAnsi="Arial" w:cs="Arial"/>
          <w:b/>
          <w:bCs/>
          <w:snapToGrid w:val="0"/>
          <w:sz w:val="20"/>
          <w:szCs w:val="20"/>
          <w:lang w:val="it-IT" w:eastAsia="it-IT"/>
        </w:rPr>
        <w:t>”</w:t>
      </w:r>
    </w:p>
    <w:p w14:paraId="45000809" w14:textId="77777777" w:rsidR="005D0AAF" w:rsidRDefault="005D0AAF" w:rsidP="000D6715">
      <w:pPr>
        <w:jc w:val="both"/>
        <w:rPr>
          <w:rFonts w:ascii="Arial" w:hAnsi="Arial" w:cs="Arial"/>
          <w:b/>
        </w:rPr>
      </w:pPr>
    </w:p>
    <w:p w14:paraId="2D412B98" w14:textId="77777777" w:rsidR="005D0AAF" w:rsidRPr="000D6715" w:rsidRDefault="005D0AAF" w:rsidP="000D671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D6715">
        <w:rPr>
          <w:rFonts w:ascii="Arial" w:hAnsi="Arial" w:cs="Arial"/>
          <w:b/>
          <w:sz w:val="20"/>
          <w:szCs w:val="20"/>
        </w:rPr>
        <w:t>OŚWIADCZENIE WYKONAWCY</w:t>
      </w:r>
    </w:p>
    <w:p w14:paraId="38323665" w14:textId="77777777" w:rsidR="000D6715" w:rsidRDefault="000D6715" w:rsidP="000D671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D6715">
        <w:rPr>
          <w:rFonts w:ascii="Arial" w:eastAsia="Calibri" w:hAnsi="Arial" w:cs="Arial"/>
          <w:b/>
          <w:sz w:val="20"/>
          <w:szCs w:val="20"/>
        </w:rPr>
        <w:t xml:space="preserve">O AKTUALNOŚCI INFORMACJI </w:t>
      </w:r>
      <w:r w:rsidR="004E2357">
        <w:rPr>
          <w:rFonts w:ascii="Arial" w:hAnsi="Arial" w:cs="Arial"/>
          <w:b/>
          <w:sz w:val="20"/>
          <w:szCs w:val="20"/>
        </w:rPr>
        <w:t>W ZAKRESIE PODSTAW WYKLUCZENIA</w:t>
      </w:r>
    </w:p>
    <w:p w14:paraId="795D81CD" w14:textId="77777777" w:rsidR="000D6715" w:rsidRPr="000D6715" w:rsidRDefault="000D6715" w:rsidP="000D6715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3498FC2" w14:textId="77777777" w:rsidR="000D6715" w:rsidRPr="000D6715" w:rsidRDefault="000D6715" w:rsidP="000D6715">
      <w:pPr>
        <w:spacing w:after="0" w:line="240" w:lineRule="auto"/>
        <w:ind w:left="-426" w:firstLine="426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81CC9BD" w14:textId="77777777" w:rsidR="000D6715" w:rsidRPr="000D6715" w:rsidRDefault="000D6715" w:rsidP="000D6715">
      <w:pPr>
        <w:spacing w:after="0" w:line="240" w:lineRule="auto"/>
        <w:jc w:val="center"/>
        <w:rPr>
          <w:rFonts w:ascii="Arial" w:eastAsia="Calibri" w:hAnsi="Arial" w:cs="Arial"/>
          <w:i/>
          <w:iCs/>
          <w:sz w:val="20"/>
          <w:szCs w:val="20"/>
        </w:rPr>
      </w:pPr>
      <w:r w:rsidRPr="000D6715">
        <w:rPr>
          <w:rFonts w:ascii="Arial" w:eastAsia="Calibri" w:hAnsi="Arial" w:cs="Arial"/>
          <w:sz w:val="20"/>
          <w:szCs w:val="20"/>
        </w:rPr>
        <w:t xml:space="preserve">składane na podstawie § 2 ust. 1 pkt. 7 Rozporządzenia Ministra Rozwoju, Pracy </w:t>
      </w:r>
      <w:r w:rsidRPr="000D6715">
        <w:rPr>
          <w:rFonts w:ascii="Arial" w:eastAsia="Calibri" w:hAnsi="Arial" w:cs="Arial"/>
          <w:sz w:val="20"/>
          <w:szCs w:val="20"/>
        </w:rPr>
        <w:br/>
        <w:t xml:space="preserve">i Technologii z dnia 23 grudnia 2020 r. w sprawie </w:t>
      </w:r>
      <w:r w:rsidRPr="000D6715">
        <w:rPr>
          <w:rFonts w:ascii="Arial" w:eastAsia="Calibri" w:hAnsi="Arial" w:cs="Arial"/>
          <w:i/>
          <w:iCs/>
          <w:sz w:val="20"/>
          <w:szCs w:val="20"/>
        </w:rPr>
        <w:t>podmiotowych środków dowodowych oraz innych dokumentów lub oświadczeń, jakich może żądać zamawiający od wykonawcy</w:t>
      </w:r>
    </w:p>
    <w:p w14:paraId="53741D58" w14:textId="77777777" w:rsidR="000D6715" w:rsidRDefault="000D6715" w:rsidP="000D671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8968FF6" w14:textId="77777777" w:rsidR="005D0AAF" w:rsidRPr="003B3066" w:rsidRDefault="005D0AAF" w:rsidP="005D0AA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31DA5C9" w14:textId="77777777" w:rsidR="005D0AAF" w:rsidRDefault="005D0AAF" w:rsidP="005D0AA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3A9A">
        <w:rPr>
          <w:rFonts w:ascii="Arial" w:hAnsi="Arial" w:cs="Arial"/>
          <w:sz w:val="20"/>
          <w:szCs w:val="20"/>
        </w:rPr>
        <w:t>Na potrzeby</w:t>
      </w:r>
      <w:r w:rsidR="000D6715">
        <w:rPr>
          <w:rFonts w:ascii="Arial" w:hAnsi="Arial" w:cs="Arial"/>
          <w:sz w:val="20"/>
          <w:szCs w:val="20"/>
        </w:rPr>
        <w:t xml:space="preserve"> niniejszego </w:t>
      </w:r>
      <w:r w:rsidRPr="00783A9A">
        <w:rPr>
          <w:rFonts w:ascii="Arial" w:hAnsi="Arial" w:cs="Arial"/>
          <w:sz w:val="20"/>
          <w:szCs w:val="20"/>
        </w:rPr>
        <w:t>postępowania o udzielenie zamówienia publicznego</w:t>
      </w:r>
      <w:r w:rsidR="000D6715">
        <w:rPr>
          <w:rFonts w:ascii="Arial" w:hAnsi="Arial" w:cs="Arial"/>
          <w:sz w:val="20"/>
          <w:szCs w:val="20"/>
        </w:rPr>
        <w:t xml:space="preserve"> </w:t>
      </w:r>
      <w:r w:rsidRPr="00783A9A">
        <w:rPr>
          <w:rFonts w:ascii="Arial" w:hAnsi="Arial" w:cs="Arial"/>
          <w:sz w:val="20"/>
          <w:szCs w:val="20"/>
        </w:rPr>
        <w:t>oświadczam</w:t>
      </w:r>
      <w:r w:rsidRPr="003B306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informacje zawarte w </w:t>
      </w:r>
      <w:r w:rsidRPr="003B3066">
        <w:rPr>
          <w:rFonts w:ascii="Arial" w:hAnsi="Arial" w:cs="Arial"/>
          <w:sz w:val="20"/>
          <w:szCs w:val="20"/>
        </w:rPr>
        <w:t xml:space="preserve">oświadczeniu </w:t>
      </w:r>
      <w:r w:rsidR="000F3567">
        <w:rPr>
          <w:rFonts w:ascii="Arial" w:hAnsi="Arial" w:cs="Arial"/>
          <w:sz w:val="20"/>
          <w:szCs w:val="20"/>
        </w:rPr>
        <w:t xml:space="preserve">JEDZ, </w:t>
      </w:r>
      <w:r w:rsidRPr="003B3066">
        <w:rPr>
          <w:rFonts w:ascii="Arial" w:hAnsi="Arial" w:cs="Arial"/>
          <w:sz w:val="20"/>
          <w:szCs w:val="20"/>
        </w:rPr>
        <w:t xml:space="preserve">o którym mowa w art. 125 ust. 1 ustawy Prawo zamówień publicznych </w:t>
      </w:r>
      <w:r w:rsidR="004E2357">
        <w:rPr>
          <w:rFonts w:ascii="Arial" w:hAnsi="Arial" w:cs="Arial"/>
          <w:sz w:val="20"/>
          <w:szCs w:val="20"/>
        </w:rPr>
        <w:t xml:space="preserve">oraz informacji zawartych w oświadczeniu (załącznik nr 5 do SWZ) </w:t>
      </w:r>
      <w:r w:rsidRPr="003B3066">
        <w:rPr>
          <w:rFonts w:ascii="Arial" w:hAnsi="Arial" w:cs="Arial"/>
          <w:sz w:val="20"/>
          <w:szCs w:val="20"/>
        </w:rPr>
        <w:t>odnoszących się do podstaw wykluczenia wskazanych przez Zamawiającego w zakresie niżej wymienionych zapisów ustawy Prawo zamówień publicznych tj.:</w:t>
      </w:r>
    </w:p>
    <w:p w14:paraId="136DEC8F" w14:textId="77777777" w:rsidR="005D0AAF" w:rsidRPr="003B3066" w:rsidRDefault="005D0AAF" w:rsidP="005D0AA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426" w:right="137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3066">
        <w:rPr>
          <w:rFonts w:ascii="Arial" w:hAnsi="Arial" w:cs="Arial"/>
          <w:sz w:val="20"/>
          <w:szCs w:val="20"/>
        </w:rPr>
        <w:t>art. 108 ust. 1 pkt</w:t>
      </w:r>
      <w:r>
        <w:rPr>
          <w:rFonts w:ascii="Arial" w:hAnsi="Arial" w:cs="Arial"/>
          <w:sz w:val="20"/>
          <w:szCs w:val="20"/>
        </w:rPr>
        <w:t>.</w:t>
      </w:r>
      <w:r w:rsidRPr="003B3066">
        <w:rPr>
          <w:rFonts w:ascii="Arial" w:hAnsi="Arial" w:cs="Arial"/>
          <w:sz w:val="20"/>
          <w:szCs w:val="20"/>
        </w:rPr>
        <w:t xml:space="preserve"> 3,</w:t>
      </w:r>
    </w:p>
    <w:p w14:paraId="7B18E9EF" w14:textId="77777777" w:rsidR="005D0AAF" w:rsidRPr="003B3066" w:rsidRDefault="005D0AAF" w:rsidP="005D0AA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426" w:right="137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3066">
        <w:rPr>
          <w:rFonts w:ascii="Arial" w:hAnsi="Arial" w:cs="Arial"/>
          <w:sz w:val="20"/>
          <w:szCs w:val="20"/>
        </w:rPr>
        <w:t>art. 108 ust. 1 pkt</w:t>
      </w:r>
      <w:r>
        <w:rPr>
          <w:rFonts w:ascii="Arial" w:hAnsi="Arial" w:cs="Arial"/>
          <w:sz w:val="20"/>
          <w:szCs w:val="20"/>
        </w:rPr>
        <w:t>.</w:t>
      </w:r>
      <w:r w:rsidRPr="003B3066">
        <w:rPr>
          <w:rFonts w:ascii="Arial" w:hAnsi="Arial" w:cs="Arial"/>
          <w:sz w:val="20"/>
          <w:szCs w:val="20"/>
        </w:rPr>
        <w:t xml:space="preserve"> 4, dotyczących orzeczenia zakazu ubiegania się o zamówienie publiczne tytułem środka zapobiegawczego, </w:t>
      </w:r>
    </w:p>
    <w:p w14:paraId="05D37AAD" w14:textId="77777777" w:rsidR="005D0AAF" w:rsidRPr="003B3066" w:rsidRDefault="005D0AAF" w:rsidP="005D0AA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426" w:right="137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3066">
        <w:rPr>
          <w:rFonts w:ascii="Arial" w:hAnsi="Arial" w:cs="Arial"/>
          <w:sz w:val="20"/>
          <w:szCs w:val="20"/>
        </w:rPr>
        <w:t>art. 108 ust.1 pkt</w:t>
      </w:r>
      <w:r>
        <w:rPr>
          <w:rFonts w:ascii="Arial" w:hAnsi="Arial" w:cs="Arial"/>
          <w:sz w:val="20"/>
          <w:szCs w:val="20"/>
        </w:rPr>
        <w:t>.</w:t>
      </w:r>
      <w:r w:rsidRPr="003B3066">
        <w:rPr>
          <w:rFonts w:ascii="Arial" w:hAnsi="Arial" w:cs="Arial"/>
          <w:sz w:val="20"/>
          <w:szCs w:val="20"/>
        </w:rPr>
        <w:t xml:space="preserve"> 5, dotyczących zawarcia z innymi wykonawcami porozumienia mającego na celu zakłócenie konkurencji, </w:t>
      </w:r>
    </w:p>
    <w:p w14:paraId="1D15F446" w14:textId="77777777" w:rsidR="005D0AAF" w:rsidRPr="006004E9" w:rsidRDefault="005D0AAF" w:rsidP="005D0AA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426" w:right="137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3066">
        <w:rPr>
          <w:rFonts w:ascii="Arial" w:hAnsi="Arial" w:cs="Arial"/>
          <w:sz w:val="20"/>
          <w:szCs w:val="20"/>
        </w:rPr>
        <w:t>art. 108 ust.1 pkt</w:t>
      </w:r>
      <w:r>
        <w:rPr>
          <w:rFonts w:ascii="Arial" w:hAnsi="Arial" w:cs="Arial"/>
          <w:sz w:val="20"/>
          <w:szCs w:val="20"/>
        </w:rPr>
        <w:t>.</w:t>
      </w:r>
      <w:r w:rsidRPr="003B3066">
        <w:rPr>
          <w:rFonts w:ascii="Arial" w:hAnsi="Arial" w:cs="Arial"/>
          <w:sz w:val="20"/>
          <w:szCs w:val="20"/>
        </w:rPr>
        <w:t xml:space="preserve"> 6,</w:t>
      </w:r>
    </w:p>
    <w:p w14:paraId="1BF74900" w14:textId="77777777" w:rsidR="000D6715" w:rsidRPr="000D6715" w:rsidRDefault="000D6715" w:rsidP="000D6715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137"/>
        <w:jc w:val="both"/>
        <w:rPr>
          <w:rFonts w:ascii="Arial" w:hAnsi="Arial" w:cs="Arial"/>
          <w:b/>
          <w:sz w:val="20"/>
          <w:szCs w:val="20"/>
        </w:rPr>
      </w:pPr>
    </w:p>
    <w:p w14:paraId="78B8552C" w14:textId="77777777" w:rsidR="005D0AAF" w:rsidRDefault="005D0AAF" w:rsidP="005D0AAF">
      <w:pPr>
        <w:pStyle w:val="Akapitzlist"/>
        <w:widowControl w:val="0"/>
        <w:tabs>
          <w:tab w:val="left" w:pos="426"/>
        </w:tabs>
        <w:autoSpaceDE w:val="0"/>
        <w:autoSpaceDN w:val="0"/>
        <w:ind w:left="426" w:right="137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B3066">
        <w:rPr>
          <w:rFonts w:ascii="Arial" w:hAnsi="Arial" w:cs="Arial"/>
          <w:sz w:val="20"/>
          <w:szCs w:val="20"/>
        </w:rPr>
        <w:t xml:space="preserve">pozostają </w:t>
      </w:r>
      <w:r w:rsidRPr="003B3066">
        <w:rPr>
          <w:rFonts w:ascii="Arial" w:hAnsi="Arial" w:cs="Arial"/>
          <w:b/>
          <w:sz w:val="20"/>
          <w:szCs w:val="20"/>
        </w:rPr>
        <w:t>aktualne.</w:t>
      </w:r>
      <w:r w:rsidRPr="003B3066">
        <w:rPr>
          <w:rFonts w:ascii="Arial" w:hAnsi="Arial" w:cs="Arial"/>
          <w:sz w:val="20"/>
          <w:szCs w:val="20"/>
        </w:rPr>
        <w:t xml:space="preserve"> </w:t>
      </w:r>
    </w:p>
    <w:p w14:paraId="52A86BF6" w14:textId="77777777" w:rsidR="000D6715" w:rsidRPr="00311422" w:rsidRDefault="000D6715" w:rsidP="000D6715">
      <w:pPr>
        <w:jc w:val="both"/>
        <w:rPr>
          <w:rFonts w:ascii="Segoe UI Light" w:eastAsia="Calibri" w:hAnsi="Segoe UI Light" w:cs="Segoe UI Light"/>
          <w:sz w:val="20"/>
          <w:szCs w:val="20"/>
        </w:rPr>
      </w:pPr>
    </w:p>
    <w:p w14:paraId="22429F0D" w14:textId="77777777" w:rsidR="001B46AF" w:rsidRDefault="005D0AAF" w:rsidP="000D6715">
      <w:pPr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D6715">
        <w:rPr>
          <w:rFonts w:ascii="Arial" w:hAnsi="Arial" w:cs="Arial"/>
          <w:sz w:val="20"/>
          <w:szCs w:val="20"/>
        </w:rPr>
        <w:t>Kwalifikowany podpis elektroniczny</w:t>
      </w:r>
    </w:p>
    <w:sectPr w:rsidR="001B46AF" w:rsidSect="00AB568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C0C06"/>
    <w:multiLevelType w:val="hybridMultilevel"/>
    <w:tmpl w:val="9B686C90"/>
    <w:lvl w:ilvl="0" w:tplc="6846D23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6F427E"/>
    <w:multiLevelType w:val="hybridMultilevel"/>
    <w:tmpl w:val="B11E4C68"/>
    <w:lvl w:ilvl="0" w:tplc="813A1D6A">
      <w:start w:val="1"/>
      <w:numFmt w:val="decimal"/>
      <w:lvlText w:val="%1)"/>
      <w:lvlJc w:val="left"/>
      <w:pPr>
        <w:ind w:left="1384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num w:numId="1" w16cid:durableId="1158232073">
    <w:abstractNumId w:val="1"/>
  </w:num>
  <w:num w:numId="2" w16cid:durableId="8787825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stera Urbaniak">
    <w15:presenceInfo w15:providerId="AD" w15:userId="S::eurbaniak@spzozslupca.onmicrosoft.com::23d1a465-b003-43bc-91b1-e7bbb67245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AAF"/>
    <w:rsid w:val="00077597"/>
    <w:rsid w:val="00095041"/>
    <w:rsid w:val="000956B4"/>
    <w:rsid w:val="000D6715"/>
    <w:rsid w:val="000F3567"/>
    <w:rsid w:val="001B46AF"/>
    <w:rsid w:val="003A2643"/>
    <w:rsid w:val="004214EB"/>
    <w:rsid w:val="004E2357"/>
    <w:rsid w:val="00507E59"/>
    <w:rsid w:val="005442A4"/>
    <w:rsid w:val="005D0AAF"/>
    <w:rsid w:val="0064149D"/>
    <w:rsid w:val="00657B82"/>
    <w:rsid w:val="006D20EC"/>
    <w:rsid w:val="007464C7"/>
    <w:rsid w:val="00A81842"/>
    <w:rsid w:val="00AB5681"/>
    <w:rsid w:val="00B7573D"/>
    <w:rsid w:val="00BC2DFA"/>
    <w:rsid w:val="00C6634C"/>
    <w:rsid w:val="00D5580C"/>
    <w:rsid w:val="00EE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A5DA"/>
  <w15:docId w15:val="{34CBD3ED-7A95-453B-A3B3-1F83E811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A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0AAF"/>
    <w:pPr>
      <w:spacing w:after="0" w:line="240" w:lineRule="auto"/>
    </w:p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5D0AAF"/>
    <w:pPr>
      <w:ind w:left="720"/>
      <w:contextualSpacing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5D0AAF"/>
  </w:style>
  <w:style w:type="paragraph" w:styleId="Tekstdymka">
    <w:name w:val="Balloon Text"/>
    <w:basedOn w:val="Normalny"/>
    <w:link w:val="TekstdymkaZnak"/>
    <w:uiPriority w:val="99"/>
    <w:semiHidden/>
    <w:unhideWhenUsed/>
    <w:rsid w:val="00AB5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68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950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Estera Urbaniak</cp:lastModifiedBy>
  <cp:revision>12</cp:revision>
  <dcterms:created xsi:type="dcterms:W3CDTF">2025-11-04T08:28:00Z</dcterms:created>
  <dcterms:modified xsi:type="dcterms:W3CDTF">2025-12-22T09:51:00Z</dcterms:modified>
</cp:coreProperties>
</file>